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C6987" w14:textId="77777777" w:rsidR="002F53F1" w:rsidRDefault="002F53F1">
      <w:pPr>
        <w:widowControl w:val="0"/>
      </w:pPr>
      <w:bookmarkStart w:id="0" w:name="_GoBack"/>
      <w:bookmarkEnd w:id="0"/>
    </w:p>
    <w:p w14:paraId="70392D11" w14:textId="77777777" w:rsidR="002F53F1" w:rsidRDefault="002F53F1">
      <w:pPr>
        <w:widowControl w:val="0"/>
      </w:pPr>
      <w:r>
        <w:rPr>
          <w:u w:val="single"/>
        </w:rPr>
        <w:t>Bylaws of the Board - Meetings</w:t>
      </w:r>
    </w:p>
    <w:p w14:paraId="5C82DAE3" w14:textId="77777777" w:rsidR="002F53F1" w:rsidRDefault="002F53F1">
      <w:pPr>
        <w:widowControl w:val="0"/>
      </w:pPr>
    </w:p>
    <w:p w14:paraId="23141E18" w14:textId="77777777" w:rsidR="002F53F1" w:rsidRDefault="002F53F1">
      <w:pPr>
        <w:widowControl w:val="0"/>
      </w:pPr>
      <w:r>
        <w:rPr>
          <w:u w:val="single"/>
        </w:rPr>
        <w:t>Parliamentary Procedure</w:t>
      </w:r>
    </w:p>
    <w:p w14:paraId="55D33A36" w14:textId="77777777" w:rsidR="002F53F1" w:rsidRDefault="002F53F1">
      <w:pPr>
        <w:widowControl w:val="0"/>
      </w:pPr>
    </w:p>
    <w:p w14:paraId="236D0C00" w14:textId="6192D810" w:rsidR="00BB1236" w:rsidRDefault="0057438C" w:rsidP="0057438C">
      <w:pPr>
        <w:widowControl w:val="0"/>
        <w:jc w:val="both"/>
      </w:pPr>
      <w:r w:rsidRPr="0057438C">
        <w:t xml:space="preserve">The rules of parliamentary procedures as embodied in </w:t>
      </w:r>
      <w:del w:id="1" w:author="Gregory Perry" w:date="2017-03-27T14:11:00Z">
        <w:r w:rsidR="002F53F1">
          <w:delText>Robert's</w:delText>
        </w:r>
      </w:del>
      <w:ins w:id="2" w:author="Gregory Perry" w:date="2017-03-27T14:11:00Z">
        <w:r w:rsidRPr="0057438C">
          <w:t>Robert</w:t>
        </w:r>
        <w:r>
          <w:t>’</w:t>
        </w:r>
        <w:r w:rsidRPr="0057438C">
          <w:t>s</w:t>
        </w:r>
      </w:ins>
      <w:r w:rsidRPr="0057438C">
        <w:t xml:space="preserve"> Rules of Order</w:t>
      </w:r>
      <w:ins w:id="3" w:author="Gregory Perry" w:date="2017-03-27T14:11:00Z">
        <w:r w:rsidR="00A176A1">
          <w:t>, latest edition,</w:t>
        </w:r>
      </w:ins>
      <w:r w:rsidRPr="0057438C">
        <w:t xml:space="preserve"> </w:t>
      </w:r>
      <w:del w:id="4" w:author="Justin Knight" w:date="2017-05-23T15:48:00Z">
        <w:r w:rsidRPr="0057438C" w:rsidDel="005B78C6">
          <w:delText xml:space="preserve">shall </w:delText>
        </w:r>
      </w:del>
      <w:ins w:id="5" w:author="Justin Knight" w:date="2017-05-23T15:48:00Z">
        <w:r w:rsidR="005B78C6">
          <w:t>may</w:t>
        </w:r>
        <w:r w:rsidR="005B78C6" w:rsidRPr="0057438C">
          <w:t xml:space="preserve"> </w:t>
        </w:r>
      </w:ins>
      <w:del w:id="6" w:author="Gregory Perry" w:date="2017-03-27T14:11:00Z">
        <w:r w:rsidR="00E15FBF">
          <w:delText xml:space="preserve">serve as a </w:delText>
        </w:r>
      </w:del>
      <w:r>
        <w:t>guide</w:t>
      </w:r>
      <w:r w:rsidRPr="0057438C">
        <w:t xml:space="preserve"> </w:t>
      </w:r>
      <w:del w:id="7" w:author="Gregory Perry" w:date="2017-03-27T14:11:00Z">
        <w:r w:rsidR="00E15FBF">
          <w:delText xml:space="preserve">for </w:delText>
        </w:r>
      </w:del>
      <w:r w:rsidRPr="0057438C">
        <w:t xml:space="preserve">the school Board in </w:t>
      </w:r>
      <w:del w:id="8" w:author="Gregory Perry" w:date="2017-03-27T14:11:00Z">
        <w:r w:rsidR="002F53F1">
          <w:delText>its deliberation</w:delText>
        </w:r>
      </w:del>
      <w:ins w:id="9" w:author="Gregory Perry" w:date="2017-03-27T14:11:00Z">
        <w:r>
          <w:t>the conduct of Board meetings.  Exceptions shall be made</w:t>
        </w:r>
      </w:ins>
      <w:r>
        <w:t xml:space="preserve"> </w:t>
      </w:r>
      <w:r w:rsidRPr="0057438C">
        <w:t xml:space="preserve">when the issue in question is </w:t>
      </w:r>
      <w:del w:id="10" w:author="Gregory Perry" w:date="2017-03-27T14:11:00Z">
        <w:r w:rsidR="002F53F1">
          <w:delText xml:space="preserve">not </w:delText>
        </w:r>
      </w:del>
      <w:r w:rsidRPr="0057438C">
        <w:t xml:space="preserve">covered by </w:t>
      </w:r>
      <w:del w:id="11" w:author="Gregory Perry" w:date="2017-03-27T14:11:00Z">
        <w:r w:rsidR="002F53F1">
          <w:delText>these</w:delText>
        </w:r>
      </w:del>
      <w:ins w:id="12" w:author="Gregory Perry" w:date="2017-03-27T14:11:00Z">
        <w:r>
          <w:t>Board</w:t>
        </w:r>
      </w:ins>
      <w:r w:rsidRPr="0057438C">
        <w:t xml:space="preserve"> policies </w:t>
      </w:r>
      <w:del w:id="13" w:author="Gregory Perry" w:date="2017-03-27T14:11:00Z">
        <w:r w:rsidR="002F53F1">
          <w:delText>and</w:delText>
        </w:r>
      </w:del>
      <w:ins w:id="14" w:author="Gregory Perry" w:date="2017-03-27T14:11:00Z">
        <w:r w:rsidR="00A176A1">
          <w:t>or</w:t>
        </w:r>
      </w:ins>
      <w:r w:rsidRPr="0057438C">
        <w:t xml:space="preserve"> bylaws</w:t>
      </w:r>
      <w:del w:id="15" w:author="Gregory Perry" w:date="2017-03-27T14:11:00Z">
        <w:r w:rsidR="002F53F1">
          <w:delText>.</w:delText>
        </w:r>
      </w:del>
      <w:ins w:id="16" w:author="Gregory Perry" w:date="2017-03-27T14:11:00Z">
        <w:r>
          <w:t>, and as to</w:t>
        </w:r>
        <w:r w:rsidR="00BB1236">
          <w:t xml:space="preserve"> minutes, adjournment </w:t>
        </w:r>
        <w:r>
          <w:t>and</w:t>
        </w:r>
        <w:r w:rsidR="00BB1236">
          <w:t xml:space="preserve"> as otherwise required by statute</w:t>
        </w:r>
        <w:r w:rsidR="00614494">
          <w:t>.  T</w:t>
        </w:r>
        <w:r w:rsidR="00BB1236">
          <w:t>he President, or meeting chair, shall decide all questions of procedure and order, subject to an appeal to the Board</w:t>
        </w:r>
        <w:r w:rsidR="00A176A1">
          <w:t>, with the object that Board meetings be conducted with order, decency, and regularity and to accomplish the work of the school Board in the best possible manner</w:t>
        </w:r>
        <w:r w:rsidR="00BB1236">
          <w:t xml:space="preserve">. </w:t>
        </w:r>
      </w:ins>
    </w:p>
    <w:p w14:paraId="2972226F" w14:textId="77777777" w:rsidR="00BB1236" w:rsidRDefault="00BB1236" w:rsidP="00BB1236">
      <w:pPr>
        <w:widowControl w:val="0"/>
      </w:pPr>
    </w:p>
    <w:p w14:paraId="1A9FCC46" w14:textId="77777777" w:rsidR="002F53F1" w:rsidRDefault="002F53F1">
      <w:pPr>
        <w:widowControl w:val="0"/>
      </w:pPr>
    </w:p>
    <w:p w14:paraId="7F6C6BFF" w14:textId="77777777" w:rsidR="002F53F1" w:rsidRDefault="002F53F1">
      <w:pPr>
        <w:widowControl w:val="0"/>
      </w:pPr>
    </w:p>
    <w:p w14:paraId="7D781C48" w14:textId="77777777" w:rsidR="002F53F1" w:rsidRDefault="002F53F1">
      <w:pPr>
        <w:widowControl w:val="0"/>
      </w:pPr>
    </w:p>
    <w:p w14:paraId="03E1DFBC" w14:textId="77777777" w:rsidR="002F53F1" w:rsidRDefault="002F53F1">
      <w:pPr>
        <w:widowControl w:val="0"/>
      </w:pPr>
    </w:p>
    <w:p w14:paraId="0B50E03B" w14:textId="77777777" w:rsidR="002F53F1" w:rsidRDefault="002F53F1">
      <w:pPr>
        <w:widowControl w:val="0"/>
      </w:pPr>
    </w:p>
    <w:p w14:paraId="38B6DC00" w14:textId="77777777" w:rsidR="002F53F1" w:rsidRDefault="002F53F1">
      <w:pPr>
        <w:widowControl w:val="0"/>
      </w:pPr>
    </w:p>
    <w:p w14:paraId="5A22B80D" w14:textId="77777777" w:rsidR="002F53F1" w:rsidRDefault="002F53F1">
      <w:pPr>
        <w:widowControl w:val="0"/>
      </w:pPr>
    </w:p>
    <w:p w14:paraId="00FBB294" w14:textId="77777777" w:rsidR="002F53F1" w:rsidRDefault="002F53F1">
      <w:pPr>
        <w:widowControl w:val="0"/>
      </w:pPr>
    </w:p>
    <w:p w14:paraId="52FE81CD" w14:textId="77777777" w:rsidR="002F53F1" w:rsidRDefault="002F53F1">
      <w:pPr>
        <w:widowControl w:val="0"/>
      </w:pPr>
    </w:p>
    <w:p w14:paraId="08C66B7F" w14:textId="77777777" w:rsidR="002F53F1" w:rsidRDefault="002F53F1">
      <w:pPr>
        <w:widowControl w:val="0"/>
      </w:pPr>
    </w:p>
    <w:p w14:paraId="3F1693CB" w14:textId="77777777" w:rsidR="002F53F1" w:rsidRDefault="002F53F1">
      <w:pPr>
        <w:widowControl w:val="0"/>
      </w:pPr>
    </w:p>
    <w:p w14:paraId="6030B679" w14:textId="77777777" w:rsidR="002F53F1" w:rsidRDefault="002F53F1">
      <w:pPr>
        <w:widowControl w:val="0"/>
      </w:pPr>
    </w:p>
    <w:p w14:paraId="47D53718" w14:textId="77777777" w:rsidR="00BB1236" w:rsidRDefault="00BB1236">
      <w:pPr>
        <w:widowControl w:val="0"/>
      </w:pPr>
    </w:p>
    <w:p w14:paraId="59AF6637" w14:textId="77777777" w:rsidR="00BB1236" w:rsidRDefault="00BB1236">
      <w:pPr>
        <w:widowControl w:val="0"/>
      </w:pPr>
    </w:p>
    <w:p w14:paraId="38F1254C" w14:textId="77777777" w:rsidR="00BB1236" w:rsidRDefault="00BB1236">
      <w:pPr>
        <w:widowControl w:val="0"/>
      </w:pPr>
    </w:p>
    <w:p w14:paraId="16309BDE" w14:textId="77777777" w:rsidR="002F53F1" w:rsidRDefault="002F53F1">
      <w:pPr>
        <w:widowControl w:val="0"/>
      </w:pPr>
    </w:p>
    <w:p w14:paraId="61D86385" w14:textId="77777777" w:rsidR="002F53F1" w:rsidRDefault="002F53F1">
      <w:pPr>
        <w:widowControl w:val="0"/>
      </w:pPr>
    </w:p>
    <w:p w14:paraId="456ED748" w14:textId="77777777" w:rsidR="003F3F27" w:rsidRDefault="003F3F27">
      <w:pPr>
        <w:widowControl w:val="0"/>
      </w:pPr>
    </w:p>
    <w:p w14:paraId="4845C98F" w14:textId="77777777" w:rsidR="003F3F27" w:rsidRDefault="003F3F27">
      <w:pPr>
        <w:widowControl w:val="0"/>
      </w:pPr>
    </w:p>
    <w:p w14:paraId="38525C13" w14:textId="77777777" w:rsidR="003F3F27" w:rsidRDefault="003F3F27">
      <w:pPr>
        <w:widowControl w:val="0"/>
      </w:pPr>
    </w:p>
    <w:p w14:paraId="4AA318AC" w14:textId="77777777" w:rsidR="002F53F1" w:rsidRDefault="002F53F1">
      <w:pPr>
        <w:widowControl w:val="0"/>
      </w:pPr>
    </w:p>
    <w:p w14:paraId="6DF65B2B" w14:textId="77777777" w:rsidR="002F53F1" w:rsidRDefault="002F53F1">
      <w:pPr>
        <w:widowControl w:val="0"/>
      </w:pPr>
    </w:p>
    <w:p w14:paraId="1F1474EA" w14:textId="77777777" w:rsidR="00C8041E" w:rsidRDefault="00C8041E">
      <w:pPr>
        <w:widowControl w:val="0"/>
      </w:pPr>
    </w:p>
    <w:p w14:paraId="6ED5E4E2" w14:textId="77777777" w:rsidR="00C8041E" w:rsidRDefault="00C8041E">
      <w:pPr>
        <w:widowControl w:val="0"/>
      </w:pPr>
    </w:p>
    <w:p w14:paraId="1EBAB4EE" w14:textId="77777777" w:rsidR="00C8041E" w:rsidRDefault="00C8041E">
      <w:pPr>
        <w:widowControl w:val="0"/>
      </w:pPr>
    </w:p>
    <w:p w14:paraId="69908128" w14:textId="77777777" w:rsidR="00C8041E" w:rsidRDefault="00C8041E">
      <w:pPr>
        <w:widowControl w:val="0"/>
      </w:pPr>
    </w:p>
    <w:p w14:paraId="67B7D450" w14:textId="77777777" w:rsidR="00C8041E" w:rsidRDefault="00C8041E">
      <w:pPr>
        <w:widowControl w:val="0"/>
      </w:pPr>
    </w:p>
    <w:p w14:paraId="3F225C25" w14:textId="77777777" w:rsidR="00B12EB1" w:rsidRDefault="00B12EB1">
      <w:pPr>
        <w:widowControl w:val="0"/>
      </w:pPr>
    </w:p>
    <w:p w14:paraId="2435DCBF" w14:textId="77777777" w:rsidR="00B12EB1" w:rsidRDefault="00B12EB1">
      <w:pPr>
        <w:widowControl w:val="0"/>
      </w:pPr>
    </w:p>
    <w:p w14:paraId="4162550B" w14:textId="77777777" w:rsidR="00B12EB1" w:rsidRDefault="00B12EB1">
      <w:pPr>
        <w:widowControl w:val="0"/>
      </w:pPr>
    </w:p>
    <w:p w14:paraId="74654FAC" w14:textId="77777777" w:rsidR="00B12EB1" w:rsidRDefault="00B12EB1">
      <w:pPr>
        <w:widowControl w:val="0"/>
      </w:pPr>
    </w:p>
    <w:p w14:paraId="1258F9C6" w14:textId="77777777" w:rsidR="00C8041E" w:rsidRDefault="00C8041E">
      <w:pPr>
        <w:widowControl w:val="0"/>
      </w:pPr>
    </w:p>
    <w:p w14:paraId="7A72EC4E" w14:textId="43C7FEFF" w:rsidR="002F53F1" w:rsidRPr="00EC7AE8" w:rsidRDefault="00EC7AE8" w:rsidP="00EC7AE8">
      <w:pPr>
        <w:spacing w:line="0" w:lineRule="atLeast"/>
        <w:jc w:val="both"/>
        <w:rPr>
          <w:szCs w:val="24"/>
        </w:rPr>
      </w:pPr>
      <w:r>
        <w:rPr>
          <w:szCs w:val="24"/>
        </w:rPr>
        <w:t>Date of Adoption:</w:t>
      </w:r>
      <w:r>
        <w:rPr>
          <w:szCs w:val="24"/>
        </w:rPr>
        <w:tab/>
      </w:r>
      <w:r w:rsidR="00BB1236">
        <w:rPr>
          <w:szCs w:val="24"/>
        </w:rPr>
        <w:t>[Insert Date]</w:t>
      </w:r>
    </w:p>
    <w:sectPr w:rsidR="002F53F1" w:rsidRPr="00EC7AE8" w:rsidSect="003A2F83">
      <w:headerReference w:type="even" r:id="rId6"/>
      <w:headerReference w:type="default" r:id="rId7"/>
      <w:footerReference w:type="even" r:id="rId8"/>
      <w:footerReference w:type="default" r:id="rId9"/>
      <w:footnotePr>
        <w:numFmt w:val="lowerLetter"/>
      </w:footnotePr>
      <w:endnotePr>
        <w:numFmt w:val="lowerLetter"/>
      </w:endnotePr>
      <w:pgSz w:w="12240" w:h="15839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4C3C3" w14:textId="77777777" w:rsidR="00FB4883" w:rsidRDefault="00FB4883">
      <w:r>
        <w:separator/>
      </w:r>
    </w:p>
  </w:endnote>
  <w:endnote w:type="continuationSeparator" w:id="0">
    <w:p w14:paraId="314DB97A" w14:textId="77777777" w:rsidR="00FB4883" w:rsidRDefault="00FB4883">
      <w:r>
        <w:continuationSeparator/>
      </w:r>
    </w:p>
  </w:endnote>
  <w:endnote w:type="continuationNotice" w:id="1">
    <w:p w14:paraId="30467162" w14:textId="77777777" w:rsidR="00FB4883" w:rsidRDefault="00FB48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0A8B9" w14:textId="77777777" w:rsidR="00BA2A9F" w:rsidRDefault="00BA2A9F">
    <w:pPr>
      <w:framePr w:w="9360" w:h="280" w:hRule="exact" w:wrap="notBeside" w:vAnchor="page" w:hAnchor="text" w:y="14831"/>
      <w:widowControl w:val="0"/>
      <w:spacing w:line="0" w:lineRule="atLeast"/>
      <w:jc w:val="center"/>
      <w:rPr>
        <w:vanish/>
      </w:rPr>
    </w:pPr>
    <w:r>
      <w:t xml:space="preserve">Page </w:t>
    </w:r>
    <w:r>
      <w:pgNum/>
    </w:r>
    <w:r>
      <w:t xml:space="preserve"> of  </w:t>
    </w:r>
    <w:fldSimple w:instr=" NUMPAGES \* arabic \* MERGEFORMAT ">
      <w:r w:rsidR="007F031D">
        <w:rPr>
          <w:noProof/>
        </w:rPr>
        <w:t>1</w:t>
      </w:r>
    </w:fldSimple>
  </w:p>
  <w:p w14:paraId="0D256EFE" w14:textId="77777777" w:rsidR="00BA2A9F" w:rsidRDefault="00BA2A9F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BED97" w14:textId="5A1955A4" w:rsidR="00BA2A9F" w:rsidRDefault="00BA2A9F">
    <w:pPr>
      <w:framePr w:w="9360" w:h="280" w:hRule="exact" w:wrap="notBeside" w:vAnchor="page" w:hAnchor="text" w:y="14831"/>
      <w:widowControl w:val="0"/>
      <w:jc w:val="center"/>
      <w:rPr>
        <w:vanish/>
      </w:rPr>
    </w:pPr>
    <w:r>
      <w:t xml:space="preserve">Page </w:t>
    </w:r>
    <w:r>
      <w:pgNum/>
    </w:r>
    <w:r>
      <w:t xml:space="preserve"> of  </w:t>
    </w:r>
    <w:fldSimple w:instr=" NUMPAGES \* arabic \* MERGEFORMAT ">
      <w:r w:rsidR="001349F1">
        <w:rPr>
          <w:noProof/>
        </w:rPr>
        <w:t>1</w:t>
      </w:r>
    </w:fldSimple>
  </w:p>
  <w:p w14:paraId="40A66BAF" w14:textId="77777777" w:rsidR="00BA2A9F" w:rsidRDefault="00BA2A9F">
    <w:pPr>
      <w:widowControl w:val="0"/>
      <w:spacing w:line="0" w:lineRule="atLea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7CD1C" w14:textId="77777777" w:rsidR="00FB4883" w:rsidRDefault="00FB4883">
      <w:r>
        <w:separator/>
      </w:r>
    </w:p>
  </w:footnote>
  <w:footnote w:type="continuationSeparator" w:id="0">
    <w:p w14:paraId="00D23552" w14:textId="77777777" w:rsidR="00FB4883" w:rsidRDefault="00FB4883">
      <w:r>
        <w:continuationSeparator/>
      </w:r>
    </w:p>
  </w:footnote>
  <w:footnote w:type="continuationNotice" w:id="1">
    <w:p w14:paraId="0B0ABB30" w14:textId="77777777" w:rsidR="00FB4883" w:rsidRDefault="00FB488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06233" w14:textId="77777777" w:rsidR="00BA2A9F" w:rsidRDefault="00BA2A9F">
    <w:pPr>
      <w:widowControl w:val="0"/>
      <w:tabs>
        <w:tab w:val="center" w:pos="4680"/>
        <w:tab w:val="right" w:pos="9360"/>
      </w:tabs>
    </w:pPr>
    <w:r>
      <w:t>Article 9</w:t>
    </w:r>
    <w:r>
      <w:tab/>
    </w:r>
    <w:r>
      <w:rPr>
        <w:b/>
      </w:rPr>
      <w:t>BYLAWS OF THE BOARD</w:t>
    </w:r>
    <w:r>
      <w:tab/>
      <w:t>Policy No. 9330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F722E" w14:textId="77777777" w:rsidR="00BA2A9F" w:rsidRDefault="00BA2A9F">
    <w:pPr>
      <w:widowControl w:val="0"/>
      <w:tabs>
        <w:tab w:val="center" w:pos="4680"/>
        <w:tab w:val="right" w:pos="9360"/>
      </w:tabs>
    </w:pPr>
    <w:r>
      <w:t>Article 9</w:t>
    </w:r>
    <w:r>
      <w:tab/>
    </w:r>
    <w:r>
      <w:rPr>
        <w:b/>
      </w:rPr>
      <w:t>BYLAWS OF THE BOARD</w:t>
    </w:r>
    <w:r>
      <w:tab/>
      <w:t>Policy No. 9330</w:t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stin Knight">
    <w15:presenceInfo w15:providerId="AD" w15:userId="S-1-5-21-329068152-1409082233-839522115-26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BA"/>
    <w:rsid w:val="00133EB3"/>
    <w:rsid w:val="001349F1"/>
    <w:rsid w:val="001363FC"/>
    <w:rsid w:val="0013726C"/>
    <w:rsid w:val="00154746"/>
    <w:rsid w:val="001F78DC"/>
    <w:rsid w:val="00291827"/>
    <w:rsid w:val="002E45BA"/>
    <w:rsid w:val="002F53F1"/>
    <w:rsid w:val="003820E1"/>
    <w:rsid w:val="003A2F83"/>
    <w:rsid w:val="003F3F27"/>
    <w:rsid w:val="00460323"/>
    <w:rsid w:val="004B45C1"/>
    <w:rsid w:val="004C33EC"/>
    <w:rsid w:val="0057438C"/>
    <w:rsid w:val="005B78C6"/>
    <w:rsid w:val="005C0AC4"/>
    <w:rsid w:val="00614494"/>
    <w:rsid w:val="00664B86"/>
    <w:rsid w:val="006D701C"/>
    <w:rsid w:val="00711A71"/>
    <w:rsid w:val="00797802"/>
    <w:rsid w:val="007B3300"/>
    <w:rsid w:val="007B45AD"/>
    <w:rsid w:val="007F031D"/>
    <w:rsid w:val="0081655C"/>
    <w:rsid w:val="00905657"/>
    <w:rsid w:val="00941279"/>
    <w:rsid w:val="00A110EE"/>
    <w:rsid w:val="00A176A1"/>
    <w:rsid w:val="00B12EB1"/>
    <w:rsid w:val="00B33D1B"/>
    <w:rsid w:val="00BA2A9F"/>
    <w:rsid w:val="00BB1236"/>
    <w:rsid w:val="00C8041E"/>
    <w:rsid w:val="00CA4B2F"/>
    <w:rsid w:val="00D8365C"/>
    <w:rsid w:val="00E0049B"/>
    <w:rsid w:val="00E15FBF"/>
    <w:rsid w:val="00E55C68"/>
    <w:rsid w:val="00EB0A33"/>
    <w:rsid w:val="00EC7AE8"/>
    <w:rsid w:val="00F00737"/>
    <w:rsid w:val="00F06FEE"/>
    <w:rsid w:val="00F40B4C"/>
    <w:rsid w:val="00FB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B70607"/>
  <w15:docId w15:val="{291779B1-1C72-42EB-B37D-31D9181E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743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743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0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Perry Law Firm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Kyla K. Jurgena</dc:creator>
  <cp:lastModifiedBy>Mark Lenihan</cp:lastModifiedBy>
  <cp:revision>2</cp:revision>
  <cp:lastPrinted>2017-05-31T12:39:00Z</cp:lastPrinted>
  <dcterms:created xsi:type="dcterms:W3CDTF">2017-07-07T13:57:00Z</dcterms:created>
  <dcterms:modified xsi:type="dcterms:W3CDTF">2017-07-07T13:57:00Z</dcterms:modified>
</cp:coreProperties>
</file>