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018" w:rsidRDefault="00DB4018" w:rsidP="00DB4018">
      <w:pPr>
        <w:jc w:val="both"/>
        <w:rPr>
          <w:ins w:id="0" w:author="Deb Daum" w:date="2017-06-21T13:20:00Z"/>
          <w:rFonts w:ascii="Times New Roman" w:hAnsi="Times New Roman" w:cs="Times New Roman"/>
          <w:b/>
          <w:szCs w:val="24"/>
        </w:rPr>
      </w:pPr>
      <w:ins w:id="1" w:author="Deb Daum" w:date="2017-06-21T13:20:00Z">
        <w:r>
          <w:rPr>
            <w:rFonts w:ascii="Times New Roman" w:hAnsi="Times New Roman" w:cs="Times New Roman"/>
            <w:b/>
            <w:szCs w:val="24"/>
          </w:rPr>
          <w:t>ADD TO WAYNE COMMUNITY SCHOOLS POLICIES</w:t>
        </w:r>
      </w:ins>
    </w:p>
    <w:p w:rsidR="00DB4018" w:rsidRDefault="00DB4018" w:rsidP="00DB4018">
      <w:pPr>
        <w:jc w:val="both"/>
        <w:rPr>
          <w:ins w:id="2" w:author="Deb Daum" w:date="2017-06-21T13:21:00Z"/>
          <w:rFonts w:ascii="Times New Roman" w:hAnsi="Times New Roman" w:cs="Times New Roman"/>
          <w:b/>
          <w:szCs w:val="24"/>
        </w:rPr>
      </w:pPr>
    </w:p>
    <w:p w:rsidR="00DB4018" w:rsidRDefault="00DB4018" w:rsidP="00DB4018">
      <w:pPr>
        <w:jc w:val="both"/>
        <w:rPr>
          <w:rFonts w:ascii="Times New Roman" w:hAnsi="Times New Roman" w:cs="Times New Roman"/>
          <w:b/>
          <w:szCs w:val="24"/>
        </w:rPr>
      </w:pPr>
      <w:ins w:id="3" w:author="Deb Daum" w:date="2017-06-21T13:21:00Z">
        <w:r>
          <w:rPr>
            <w:rFonts w:ascii="Times New Roman" w:hAnsi="Times New Roman" w:cs="Times New Roman"/>
            <w:b/>
            <w:szCs w:val="24"/>
          </w:rPr>
          <w:t>Policy 8001</w:t>
        </w:r>
      </w:ins>
    </w:p>
    <w:p w:rsidR="00DB4018" w:rsidDel="00DB4018" w:rsidRDefault="00DB4018" w:rsidP="00DB4018">
      <w:pPr>
        <w:jc w:val="both"/>
        <w:rPr>
          <w:del w:id="4" w:author="Deb Daum" w:date="2017-06-21T13:21:00Z"/>
          <w:rFonts w:ascii="Times New Roman" w:hAnsi="Times New Roman" w:cs="Times New Roman"/>
          <w:b/>
          <w:szCs w:val="24"/>
        </w:rPr>
      </w:pPr>
      <w:del w:id="5" w:author="Deb Daum" w:date="2017-06-21T13:21:00Z">
        <w:r w:rsidRPr="00DB4018" w:rsidDel="00DB4018">
          <w:rPr>
            <w:rFonts w:ascii="Times New Roman" w:hAnsi="Times New Roman" w:cs="Times New Roman"/>
            <w:b/>
            <w:szCs w:val="24"/>
          </w:rPr>
          <w:delText>BOARD OPERATING PROCEDURES</w:delText>
        </w:r>
      </w:del>
    </w:p>
    <w:p w:rsidR="00DB4018" w:rsidRDefault="00DB4018" w:rsidP="00DB4018">
      <w:pPr>
        <w:jc w:val="both"/>
        <w:rPr>
          <w:ins w:id="6" w:author="Deb Daum" w:date="2017-06-21T13:21:00Z"/>
          <w:rFonts w:ascii="Times New Roman" w:hAnsi="Times New Roman" w:cs="Times New Roman"/>
          <w:b/>
          <w:szCs w:val="24"/>
        </w:rPr>
      </w:pPr>
    </w:p>
    <w:p w:rsidR="00DB4018" w:rsidRPr="00DB4018" w:rsidRDefault="00DB4018" w:rsidP="00DB4018">
      <w:pPr>
        <w:jc w:val="both"/>
        <w:rPr>
          <w:ins w:id="7" w:author="Deb Daum" w:date="2017-06-21T13:21:00Z"/>
          <w:rFonts w:ascii="Times New Roman" w:hAnsi="Times New Roman" w:cs="Times New Roman"/>
          <w:b/>
          <w:szCs w:val="24"/>
        </w:rPr>
      </w:pPr>
      <w:ins w:id="8" w:author="Deb Daum" w:date="2017-06-21T13:21:00Z">
        <w:r>
          <w:rPr>
            <w:rFonts w:ascii="Times New Roman" w:hAnsi="Times New Roman" w:cs="Times New Roman"/>
            <w:b/>
            <w:szCs w:val="24"/>
          </w:rPr>
          <w:t>Board Vision and Mission Statement</w:t>
        </w:r>
        <w:bookmarkStart w:id="9" w:name="_GoBack"/>
        <w:bookmarkEnd w:id="9"/>
      </w:ins>
    </w:p>
    <w:p w:rsidR="00DB4018" w:rsidRPr="00DB4018" w:rsidRDefault="00DB4018" w:rsidP="00DB4018">
      <w:pPr>
        <w:jc w:val="both"/>
        <w:rPr>
          <w:rFonts w:ascii="Times New Roman" w:hAnsi="Times New Roman" w:cs="Times New Roman"/>
          <w:b/>
          <w:szCs w:val="24"/>
        </w:rPr>
      </w:pPr>
    </w:p>
    <w:p w:rsidR="00DB4018" w:rsidRPr="00DB4018" w:rsidRDefault="00DB4018" w:rsidP="00DB4018">
      <w:pPr>
        <w:jc w:val="both"/>
        <w:rPr>
          <w:rFonts w:ascii="Times New Roman" w:hAnsi="Times New Roman" w:cs="Times New Roman"/>
          <w:b/>
          <w:i/>
          <w:szCs w:val="24"/>
        </w:rPr>
      </w:pPr>
      <w:r w:rsidRPr="00DB4018">
        <w:rPr>
          <w:rFonts w:ascii="Times New Roman" w:hAnsi="Times New Roman" w:cs="Times New Roman"/>
          <w:b/>
          <w:szCs w:val="24"/>
        </w:rPr>
        <w:t xml:space="preserve">Vision: </w:t>
      </w:r>
      <w:r w:rsidRPr="00DB4018">
        <w:rPr>
          <w:rFonts w:ascii="Times New Roman" w:hAnsi="Times New Roman" w:cs="Times New Roman"/>
          <w:b/>
          <w:i/>
          <w:szCs w:val="24"/>
        </w:rPr>
        <w:t>“Learning for Life”</w:t>
      </w:r>
    </w:p>
    <w:p w:rsidR="00DB4018" w:rsidRPr="00DB4018" w:rsidRDefault="00DB4018" w:rsidP="00DB4018">
      <w:pPr>
        <w:jc w:val="both"/>
        <w:rPr>
          <w:rFonts w:ascii="Times New Roman" w:hAnsi="Times New Roman" w:cs="Times New Roman"/>
          <w:b/>
          <w:szCs w:val="24"/>
        </w:rPr>
      </w:pPr>
    </w:p>
    <w:p w:rsidR="00DB4018" w:rsidRPr="00DB4018" w:rsidRDefault="00DB4018" w:rsidP="00DB4018">
      <w:pPr>
        <w:jc w:val="both"/>
        <w:rPr>
          <w:rFonts w:ascii="Times New Roman" w:hAnsi="Times New Roman" w:cs="Times New Roman"/>
          <w:b/>
          <w:i/>
          <w:strike/>
          <w:color w:val="ED7D31" w:themeColor="accent2"/>
          <w:szCs w:val="24"/>
        </w:rPr>
      </w:pPr>
      <w:r w:rsidRPr="00DB4018">
        <w:rPr>
          <w:rFonts w:ascii="Times New Roman" w:hAnsi="Times New Roman" w:cs="Times New Roman"/>
          <w:b/>
          <w:szCs w:val="24"/>
        </w:rPr>
        <w:t>Mission Statement:</w:t>
      </w:r>
      <w:r w:rsidRPr="00DB4018">
        <w:rPr>
          <w:rFonts w:ascii="Times New Roman" w:hAnsi="Times New Roman" w:cs="Times New Roman"/>
          <w:b/>
          <w:strike/>
          <w:szCs w:val="24"/>
        </w:rPr>
        <w:t xml:space="preserve"> </w:t>
      </w:r>
    </w:p>
    <w:p w:rsidR="00DB4018" w:rsidRPr="00DB4018" w:rsidRDefault="00DB4018" w:rsidP="00DB4018">
      <w:pPr>
        <w:spacing w:after="200" w:line="276" w:lineRule="auto"/>
        <w:rPr>
          <w:rFonts w:ascii="Times New Roman" w:hAnsi="Times New Roman" w:cs="Times New Roman"/>
          <w:szCs w:val="24"/>
        </w:rPr>
      </w:pPr>
      <w:r w:rsidRPr="00DB4018">
        <w:rPr>
          <w:rFonts w:ascii="Times New Roman" w:hAnsi="Times New Roman" w:cs="Times New Roman"/>
          <w:szCs w:val="24"/>
        </w:rPr>
        <w:t>The mission of Wayne Community Schools, working in partnership with the families and communities it serves, is to develop well-educated life-long learners.  Wayne Community Schools promotes academic excellence, creativity, and a love of learning, within a caring and secure environment. Utilizing a variety of instructional strategies, Wayne Community Schools is committed to the success of all students.</w:t>
      </w:r>
    </w:p>
    <w:p w:rsidR="00DB4018" w:rsidRPr="00DB4018" w:rsidRDefault="00DB4018" w:rsidP="00DB4018">
      <w:pPr>
        <w:rPr>
          <w:rFonts w:ascii="Times New Roman" w:hAnsi="Times New Roman" w:cs="Times New Roman"/>
          <w:szCs w:val="24"/>
        </w:rPr>
      </w:pPr>
      <w:r w:rsidRPr="00DB4018">
        <w:rPr>
          <w:rFonts w:ascii="Times New Roman" w:hAnsi="Times New Roman" w:cs="Times New Roman"/>
          <w:b/>
          <w:szCs w:val="24"/>
          <w:u w:val="single"/>
        </w:rPr>
        <w:t>Core Values for Wayne Community Schools:</w:t>
      </w:r>
      <w:r w:rsidRPr="00DB4018">
        <w:rPr>
          <w:rFonts w:ascii="Times New Roman" w:hAnsi="Times New Roman" w:cs="Times New Roman"/>
          <w:szCs w:val="24"/>
        </w:rPr>
        <w:t xml:space="preserve">   </w:t>
      </w:r>
    </w:p>
    <w:p w:rsidR="00DB4018" w:rsidRPr="00DB4018" w:rsidRDefault="00DB4018" w:rsidP="00DB4018">
      <w:pPr>
        <w:pStyle w:val="ListParagraph"/>
        <w:rPr>
          <w:rFonts w:ascii="Times New Roman" w:hAnsi="Times New Roman" w:cs="Times New Roman"/>
          <w:szCs w:val="24"/>
        </w:rPr>
      </w:pPr>
      <w:r w:rsidRPr="00DB4018">
        <w:rPr>
          <w:rFonts w:ascii="Times New Roman" w:hAnsi="Times New Roman" w:cs="Times New Roman"/>
          <w:szCs w:val="24"/>
        </w:rPr>
        <w:t>W – Working in Partnership</w:t>
      </w:r>
    </w:p>
    <w:p w:rsidR="00DB4018" w:rsidRPr="00DB4018" w:rsidRDefault="00DB4018" w:rsidP="00DB4018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Cs w:val="24"/>
        </w:rPr>
      </w:pPr>
      <w:r w:rsidRPr="00DB4018">
        <w:rPr>
          <w:rFonts w:ascii="Times New Roman" w:hAnsi="Times New Roman" w:cs="Times New Roman"/>
          <w:szCs w:val="24"/>
        </w:rPr>
        <w:t>Contribute to society by becoming productive, respectful, successful, and engaged global citizens</w:t>
      </w:r>
    </w:p>
    <w:p w:rsidR="00DB4018" w:rsidRPr="00DB4018" w:rsidRDefault="00DB4018" w:rsidP="00DB4018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Cs w:val="24"/>
        </w:rPr>
      </w:pPr>
      <w:r w:rsidRPr="00DB4018">
        <w:rPr>
          <w:rFonts w:ascii="Times New Roman" w:hAnsi="Times New Roman" w:cs="Times New Roman"/>
          <w:szCs w:val="24"/>
        </w:rPr>
        <w:t>Demonstrate positive cooperation and problem solving skills</w:t>
      </w:r>
    </w:p>
    <w:p w:rsidR="00DB4018" w:rsidRPr="00DB4018" w:rsidRDefault="00DB4018" w:rsidP="00DB4018">
      <w:pPr>
        <w:ind w:left="720"/>
        <w:rPr>
          <w:rFonts w:ascii="Times New Roman" w:hAnsi="Times New Roman" w:cs="Times New Roman"/>
          <w:szCs w:val="24"/>
        </w:rPr>
      </w:pPr>
      <w:r w:rsidRPr="00DB4018">
        <w:rPr>
          <w:rFonts w:ascii="Times New Roman" w:hAnsi="Times New Roman" w:cs="Times New Roman"/>
          <w:szCs w:val="24"/>
        </w:rPr>
        <w:t>C – Commitment to Excellence</w:t>
      </w:r>
    </w:p>
    <w:p w:rsidR="00DB4018" w:rsidRPr="00DB4018" w:rsidRDefault="00DB4018" w:rsidP="00DB4018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Cs w:val="24"/>
        </w:rPr>
      </w:pPr>
      <w:r w:rsidRPr="00DB4018">
        <w:rPr>
          <w:rFonts w:ascii="Times New Roman" w:hAnsi="Times New Roman" w:cs="Times New Roman"/>
          <w:szCs w:val="24"/>
        </w:rPr>
        <w:t>Demonstrate responsibility and ownership for learning by developing positive goals and working to achieve them</w:t>
      </w:r>
    </w:p>
    <w:p w:rsidR="00DB4018" w:rsidRPr="00DB4018" w:rsidRDefault="00DB4018" w:rsidP="00DB4018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Cs w:val="24"/>
        </w:rPr>
      </w:pPr>
      <w:r w:rsidRPr="00DB4018">
        <w:rPr>
          <w:rFonts w:ascii="Times New Roman" w:hAnsi="Times New Roman" w:cs="Times New Roman"/>
          <w:szCs w:val="24"/>
        </w:rPr>
        <w:t>Take pride in accomplishments and have the resilience to learn from both successes and failures</w:t>
      </w:r>
    </w:p>
    <w:p w:rsidR="00DB4018" w:rsidRPr="00DB4018" w:rsidRDefault="00DB4018" w:rsidP="00DB4018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Cs w:val="24"/>
        </w:rPr>
      </w:pPr>
      <w:r w:rsidRPr="00DB4018">
        <w:rPr>
          <w:rFonts w:ascii="Times New Roman" w:hAnsi="Times New Roman" w:cs="Times New Roman"/>
          <w:szCs w:val="24"/>
        </w:rPr>
        <w:t>Acquire a well-rounded and exceptional educational experience that incorporates critical thinking skills in all academic areas</w:t>
      </w:r>
    </w:p>
    <w:p w:rsidR="00DB4018" w:rsidRPr="00DB4018" w:rsidRDefault="00DB4018" w:rsidP="00DB4018">
      <w:pPr>
        <w:ind w:left="720"/>
        <w:rPr>
          <w:rFonts w:ascii="Times New Roman" w:hAnsi="Times New Roman" w:cs="Times New Roman"/>
          <w:szCs w:val="24"/>
        </w:rPr>
      </w:pPr>
      <w:r w:rsidRPr="00DB4018">
        <w:rPr>
          <w:rFonts w:ascii="Times New Roman" w:hAnsi="Times New Roman" w:cs="Times New Roman"/>
          <w:szCs w:val="24"/>
        </w:rPr>
        <w:t>S – Success in Life</w:t>
      </w:r>
    </w:p>
    <w:p w:rsidR="00DB4018" w:rsidRPr="00DB4018" w:rsidRDefault="00DB4018" w:rsidP="00DB4018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Cs w:val="24"/>
        </w:rPr>
      </w:pPr>
      <w:r w:rsidRPr="00DB4018">
        <w:rPr>
          <w:rFonts w:ascii="Times New Roman" w:hAnsi="Times New Roman" w:cs="Times New Roman"/>
          <w:szCs w:val="24"/>
        </w:rPr>
        <w:t>Develop an appreciation of diversity and respect for self, others, and the environment</w:t>
      </w:r>
    </w:p>
    <w:p w:rsidR="00DB4018" w:rsidRPr="00DB4018" w:rsidRDefault="00DB4018" w:rsidP="00DB4018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Cs w:val="24"/>
        </w:rPr>
      </w:pPr>
      <w:r w:rsidRPr="00DB4018">
        <w:rPr>
          <w:rFonts w:ascii="Times New Roman" w:hAnsi="Times New Roman" w:cs="Times New Roman"/>
          <w:szCs w:val="24"/>
        </w:rPr>
        <w:t>Utilize technology in a responsible, effective manner to access, evaluate, and use information to solve problems and communicate ideas</w:t>
      </w:r>
    </w:p>
    <w:p w:rsidR="00DB4018" w:rsidRPr="00DB4018" w:rsidRDefault="00DB4018" w:rsidP="00DB4018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Cs w:val="24"/>
        </w:rPr>
      </w:pPr>
      <w:r w:rsidRPr="00DB4018">
        <w:rPr>
          <w:rFonts w:ascii="Times New Roman" w:hAnsi="Times New Roman" w:cs="Times New Roman"/>
          <w:szCs w:val="24"/>
        </w:rPr>
        <w:t>Participate in a variety of extracurricular activities as an extension of the classroom to enhance learning and leadership skills</w:t>
      </w:r>
    </w:p>
    <w:p w:rsidR="00DB4018" w:rsidRPr="00DB4018" w:rsidRDefault="00DB4018" w:rsidP="00DB4018">
      <w:pPr>
        <w:jc w:val="both"/>
        <w:rPr>
          <w:rFonts w:ascii="Times New Roman" w:hAnsi="Times New Roman" w:cs="Times New Roman"/>
          <w:szCs w:val="24"/>
        </w:rPr>
      </w:pPr>
    </w:p>
    <w:p w:rsidR="00DB4018" w:rsidRPr="00DB4018" w:rsidRDefault="00DB4018" w:rsidP="00DB4018">
      <w:pPr>
        <w:jc w:val="both"/>
        <w:rPr>
          <w:rFonts w:ascii="Times New Roman" w:hAnsi="Times New Roman" w:cs="Times New Roman"/>
          <w:szCs w:val="24"/>
        </w:rPr>
      </w:pPr>
      <w:r w:rsidRPr="00DB4018">
        <w:rPr>
          <w:rFonts w:ascii="Times New Roman" w:hAnsi="Times New Roman" w:cs="Times New Roman"/>
          <w:szCs w:val="24"/>
        </w:rPr>
        <w:t>The Board holds the district staff accountable for achieving the district mission through the most effective and efficient use of available resources.</w:t>
      </w:r>
    </w:p>
    <w:p w:rsidR="00DB4018" w:rsidRPr="00DB4018" w:rsidRDefault="00DB4018" w:rsidP="00DB4018">
      <w:pPr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DB4018" w:rsidRPr="00DB4018" w:rsidRDefault="00DB4018" w:rsidP="00DB4018">
      <w:pPr>
        <w:jc w:val="both"/>
        <w:rPr>
          <w:rFonts w:ascii="Times New Roman" w:hAnsi="Times New Roman" w:cs="Times New Roman"/>
          <w:szCs w:val="24"/>
        </w:rPr>
      </w:pPr>
      <w:r w:rsidRPr="00DB4018">
        <w:rPr>
          <w:rFonts w:ascii="Times New Roman" w:hAnsi="Times New Roman" w:cs="Times New Roman"/>
          <w:szCs w:val="24"/>
        </w:rPr>
        <w:t>The Board further recognizes that students in the Wayne Community Schools are being educated for the future and therefore expects the school district to be self-renewing, flexible, and capable of adjusting to the needs of its various constituencies.</w:t>
      </w:r>
    </w:p>
    <w:p w:rsidR="00DB4018" w:rsidRPr="00DB4018" w:rsidRDefault="00DB4018" w:rsidP="00DB4018">
      <w:pPr>
        <w:jc w:val="both"/>
        <w:rPr>
          <w:rFonts w:ascii="Times New Roman" w:hAnsi="Times New Roman" w:cs="Times New Roman"/>
          <w:szCs w:val="24"/>
        </w:rPr>
      </w:pPr>
    </w:p>
    <w:p w:rsidR="00DB4018" w:rsidRPr="00DB4018" w:rsidRDefault="00DB4018" w:rsidP="00DB4018">
      <w:pPr>
        <w:jc w:val="both"/>
        <w:rPr>
          <w:rFonts w:ascii="Times New Roman" w:hAnsi="Times New Roman" w:cs="Times New Roman"/>
          <w:szCs w:val="24"/>
        </w:rPr>
      </w:pPr>
      <w:r w:rsidRPr="00DB4018">
        <w:rPr>
          <w:rFonts w:ascii="Times New Roman" w:hAnsi="Times New Roman" w:cs="Times New Roman"/>
          <w:szCs w:val="24"/>
        </w:rPr>
        <w:t>As the elected governing body of the school district, the Board believes in sharing its decision-making processes with parents, students, staff members, and other interested citizens.</w:t>
      </w:r>
    </w:p>
    <w:p w:rsidR="00DB4018" w:rsidRPr="00DB4018" w:rsidRDefault="00DB4018" w:rsidP="00DB4018">
      <w:pPr>
        <w:jc w:val="both"/>
        <w:rPr>
          <w:rFonts w:ascii="Times New Roman" w:hAnsi="Times New Roman" w:cs="Times New Roman"/>
          <w:szCs w:val="24"/>
        </w:rPr>
      </w:pPr>
    </w:p>
    <w:p w:rsidR="00985E84" w:rsidRPr="00DB4018" w:rsidRDefault="00985E84">
      <w:pPr>
        <w:rPr>
          <w:rFonts w:ascii="Times New Roman" w:hAnsi="Times New Roman" w:cs="Times New Roman"/>
          <w:szCs w:val="24"/>
        </w:rPr>
      </w:pPr>
    </w:p>
    <w:sectPr w:rsidR="00985E84" w:rsidRPr="00DB40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17A"/>
    <w:multiLevelType w:val="hybridMultilevel"/>
    <w:tmpl w:val="D632F0A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1B62CD"/>
    <w:multiLevelType w:val="hybridMultilevel"/>
    <w:tmpl w:val="231AECD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528515B"/>
    <w:multiLevelType w:val="hybridMultilevel"/>
    <w:tmpl w:val="AE58F9F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b Daum">
    <w15:presenceInfo w15:providerId="None" w15:userId="Deb Dau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018"/>
    <w:rsid w:val="00985E84"/>
    <w:rsid w:val="00DB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50508"/>
  <w15:chartTrackingRefBased/>
  <w15:docId w15:val="{8B5A90B0-A6C8-4648-9E04-124091475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018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1808</Characters>
  <Application>Microsoft Office Word</Application>
  <DocSecurity>0</DocSecurity>
  <Lines>15</Lines>
  <Paragraphs>4</Paragraphs>
  <ScaleCrop>false</ScaleCrop>
  <Company>Wayne Community Schools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Daum</dc:creator>
  <cp:keywords/>
  <dc:description/>
  <cp:lastModifiedBy>Deb Daum</cp:lastModifiedBy>
  <cp:revision>1</cp:revision>
  <dcterms:created xsi:type="dcterms:W3CDTF">2017-06-21T18:19:00Z</dcterms:created>
  <dcterms:modified xsi:type="dcterms:W3CDTF">2017-06-21T18:22:00Z</dcterms:modified>
</cp:coreProperties>
</file>